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32CBE9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2F6E51">
        <w:rPr>
          <w:rFonts w:ascii="Calibri" w:hAnsi="Calibri"/>
          <w:sz w:val="22"/>
          <w:lang w:bidi="en-US"/>
        </w:rPr>
        <w:t>3</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lastRenderedPageBreak/>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76DBDCB"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AA0CA2">
        <w:fldChar w:fldCharType="begin"/>
      </w:r>
      <w:r w:rsidR="00AA0CA2">
        <w:instrText xml:space="preserve"> REF _Ref61424658 \h </w:instrText>
      </w:r>
      <w:r w:rsidR="00F13194">
        <w:instrText xml:space="preserve"> \* MERGEFORMAT </w:instrText>
      </w:r>
      <w:r w:rsidR="00AA0CA2">
        <w:fldChar w:fldCharType="separate"/>
      </w:r>
      <w:r w:rsidR="00715840">
        <w:rPr>
          <w:b/>
          <w:bCs w:val="0"/>
        </w:rPr>
        <w:fldChar w:fldCharType="begin"/>
      </w:r>
      <w:r w:rsidR="00715840">
        <w:instrText xml:space="preserve"> REF _Ref63949854 \h </w:instrText>
      </w:r>
      <w:r w:rsidR="00715840">
        <w:rPr>
          <w:b/>
          <w:bCs w:val="0"/>
        </w:rPr>
      </w:r>
      <w:r w:rsidR="00715840">
        <w:rPr>
          <w:b/>
          <w:bCs w:val="0"/>
        </w:rPr>
        <w:fldChar w:fldCharType="separate"/>
      </w:r>
      <w:r w:rsidR="00715840" w:rsidRPr="00F13194">
        <w:t>Příloha č. 3</w:t>
      </w:r>
      <w:r w:rsidR="00715840" w:rsidRPr="007A49BB">
        <w:t> – </w:t>
      </w:r>
      <w:r w:rsidR="00715840">
        <w:t>Ceny vjezdů na autobusová nádraží</w:t>
      </w:r>
      <w:r w:rsidR="00715840">
        <w:fldChar w:fldCharType="end"/>
      </w:r>
      <w:r w:rsidR="00AA0CA2">
        <w:fldChar w:fldCharType="end"/>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7A4C7763"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1B1C31">
          <w:delText xml:space="preserve"> </w:delText>
        </w:r>
        <w:r w:rsidR="00BA50DE" w:rsidRPr="00F90654" w:rsidDel="001B1C31">
          <w:delText>maximálně o</w:delText>
        </w:r>
        <w:r w:rsidR="00BA50DE" w:rsidDel="001B1C31">
          <w:delText> </w:delText>
        </w:r>
        <w:r w:rsidR="00BA50DE" w:rsidRPr="00F90654" w:rsidDel="001B1C31">
          <w:delText xml:space="preserve">míru </w:delText>
        </w:r>
        <w:r w:rsidR="00F90654" w:rsidRPr="00F90654" w:rsidDel="001B1C31">
          <w:delText>(</w:delText>
        </w:r>
        <w:r w:rsidR="00D562EF" w:rsidDel="001B1C31">
          <w:delText>v procentech</w:delText>
        </w:r>
        <w:r w:rsidR="00F90654" w:rsidRPr="00F90654" w:rsidDel="001B1C31">
          <w:delText xml:space="preserve"> za dobu trvání této Smlouvy) stanovenou </w:delText>
        </w:r>
        <w:r w:rsidR="00A27184" w:rsidDel="001B1C31">
          <w:delText>v Příloze č. 2a a v Příloze č. 2b</w:delText>
        </w:r>
        <w:r w:rsidR="00F90654" w:rsidRPr="00F90654" w:rsidDel="001B1C31">
          <w:delText xml:space="preserve"> této Smlouvy</w:delText>
        </w:r>
      </w:del>
      <w:r w:rsidR="00F90654" w:rsidRPr="00F90654">
        <w:t>, případně Změnu rozsahu znamenající snížení výkonů dle této Smlouvy</w:t>
      </w:r>
      <w:ins w:id="60" w:author="Autor">
        <w:r w:rsidR="001B1C31">
          <w:t>, tak, aby předpokládaný roční výkon v kterémkoli Dopravním roce činil nejméně 70 % předpokládaného ročního výkonu dle přílohy č. 2a Smlouvy, resp. dle přílohy č. 2b Smlouvy, a nejvýše</w:t>
        </w:r>
      </w:ins>
      <w:del w:id="61" w:author="Autor">
        <w:r w:rsidR="00F90654" w:rsidRPr="00F90654" w:rsidDel="001B1C31">
          <w:delText xml:space="preserve"> maximálně o míru (</w:delText>
        </w:r>
        <w:r w:rsidR="00D562EF" w:rsidDel="001B1C31">
          <w:delText>v</w:delText>
        </w:r>
        <w:r w:rsidR="00D73D56" w:rsidDel="001B1C31">
          <w:delText> </w:delText>
        </w:r>
        <w:r w:rsidR="00D562EF" w:rsidDel="001B1C31">
          <w:delText>procentech</w:delText>
        </w:r>
        <w:r w:rsidR="00F90654" w:rsidRPr="00F90654" w:rsidDel="001B1C31">
          <w:delText xml:space="preserve"> za dobu trvání této Smlouvy) uvedenou </w:delText>
        </w:r>
        <w:r w:rsidR="00A27184" w:rsidDel="001B1C31">
          <w:delText>v Příloze č. 2a a v Příloze č. 2b</w:delText>
        </w:r>
        <w:r w:rsidR="00F90654" w:rsidRPr="00F90654" w:rsidDel="001B1C31">
          <w:delText xml:space="preserve"> této Smlouvy</w:delText>
        </w:r>
      </w:del>
      <w:ins w:id="62" w:author="Autor">
        <w:r w:rsidR="001B1C31">
          <w:t xml:space="preserve"> 130 % předpokládaného ročního výkonu dle přílohy č. 2a Smlouvy, resp. dle přílohy č. 2b Smlouvy</w:t>
        </w:r>
      </w:ins>
      <w:r w:rsidR="00F90654" w:rsidRPr="00F90654">
        <w:t>.</w:t>
      </w:r>
    </w:p>
    <w:p w14:paraId="0245AE69" w14:textId="5C953C8A" w:rsidR="000031BF" w:rsidRPr="007A49BB" w:rsidRDefault="000031BF" w:rsidP="006B37D0">
      <w:pPr>
        <w:pStyle w:val="Clanek11"/>
        <w:widowControl/>
        <w:tabs>
          <w:tab w:val="clear" w:pos="1180"/>
        </w:tabs>
        <w:ind w:left="0" w:hanging="709"/>
      </w:pPr>
      <w:bookmarkStart w:id="6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3"/>
      <w:bookmarkEnd w:id="64"/>
    </w:p>
    <w:p w14:paraId="3619593A" w14:textId="78FAB360" w:rsidR="000031BF" w:rsidRPr="007A49BB" w:rsidRDefault="000031BF" w:rsidP="006B37D0">
      <w:pPr>
        <w:pStyle w:val="Clanek11"/>
        <w:widowControl/>
        <w:tabs>
          <w:tab w:val="clear" w:pos="1180"/>
        </w:tabs>
        <w:ind w:left="0" w:hanging="709"/>
      </w:pPr>
      <w:bookmarkStart w:id="6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5"/>
    </w:p>
    <w:p w14:paraId="0580CC22" w14:textId="5036A261" w:rsidR="000031BF" w:rsidRPr="007A49BB" w:rsidRDefault="000031BF" w:rsidP="006B37D0">
      <w:pPr>
        <w:pStyle w:val="Clanek11"/>
        <w:widowControl/>
        <w:tabs>
          <w:tab w:val="clear" w:pos="1180"/>
        </w:tabs>
        <w:ind w:left="0" w:hanging="709"/>
      </w:pPr>
      <w:bookmarkStart w:id="6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6"/>
    </w:p>
    <w:p w14:paraId="3923E176" w14:textId="332A25F9" w:rsidR="000031BF" w:rsidRPr="007A49BB" w:rsidRDefault="000031BF" w:rsidP="006B37D0">
      <w:pPr>
        <w:pStyle w:val="Clanek11"/>
        <w:widowControl/>
        <w:tabs>
          <w:tab w:val="clear" w:pos="1180"/>
        </w:tabs>
        <w:ind w:left="0" w:hanging="709"/>
      </w:pPr>
      <w:bookmarkStart w:id="67" w:name="_Ref271622418"/>
      <w:bookmarkStart w:id="68" w:name="_Ref274704798"/>
      <w:bookmarkStart w:id="6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7"/>
      <w:bookmarkEnd w:id="68"/>
      <w:bookmarkEnd w:id="6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0"/>
    </w:p>
    <w:p w14:paraId="0E0DD177" w14:textId="23966E96" w:rsidR="000031BF" w:rsidRDefault="000031BF" w:rsidP="006B37D0">
      <w:pPr>
        <w:pStyle w:val="Clanek11"/>
        <w:widowControl/>
        <w:tabs>
          <w:tab w:val="clear" w:pos="1180"/>
        </w:tabs>
        <w:ind w:left="0" w:hanging="709"/>
      </w:pPr>
      <w:bookmarkStart w:id="7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1"/>
    </w:p>
    <w:p w14:paraId="5D1D2C6F" w14:textId="530861C1" w:rsidR="0050446F" w:rsidRDefault="0050446F" w:rsidP="006B37D0">
      <w:pPr>
        <w:pStyle w:val="Clanek11"/>
        <w:widowControl/>
        <w:tabs>
          <w:tab w:val="clear" w:pos="1180"/>
        </w:tabs>
        <w:ind w:left="0" w:hanging="709"/>
      </w:pPr>
      <w:bookmarkStart w:id="72" w:name="_Ref61419755"/>
      <w:bookmarkStart w:id="7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3"/>
    </w:p>
    <w:p w14:paraId="09A90B3D" w14:textId="039B0893" w:rsidR="007C61F3" w:rsidRDefault="007C61F3" w:rsidP="006B37D0">
      <w:pPr>
        <w:pStyle w:val="Clanek11"/>
        <w:widowControl/>
        <w:tabs>
          <w:tab w:val="clear" w:pos="1180"/>
        </w:tabs>
        <w:ind w:left="0" w:hanging="709"/>
      </w:pPr>
      <w:bookmarkStart w:id="7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5"/>
      <w:bookmarkEnd w:id="87"/>
    </w:p>
    <w:p w14:paraId="2E06BB6B" w14:textId="5434A552"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lastRenderedPageBreak/>
        <w:t>Nedílnou součástí této Smlouvy</w:t>
      </w:r>
      <w:r w:rsidR="00F26BD2">
        <w:t xml:space="preserve"> je dokument Smluvní pokuty a </w:t>
      </w:r>
      <w:r w:rsidRPr="007A49BB">
        <w:t>následující přílohy:</w:t>
      </w:r>
      <w:bookmarkEnd w:id="9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4"/>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4BDA" w14:textId="77777777" w:rsidR="003F1AFE" w:rsidRDefault="003F1AFE" w:rsidP="00161B4F">
      <w:r>
        <w:separator/>
      </w:r>
    </w:p>
  </w:endnote>
  <w:endnote w:type="continuationSeparator" w:id="0">
    <w:p w14:paraId="2E435F00" w14:textId="77777777" w:rsidR="003F1AFE" w:rsidRDefault="003F1AFE" w:rsidP="00161B4F">
      <w:r>
        <w:continuationSeparator/>
      </w:r>
    </w:p>
  </w:endnote>
  <w:endnote w:type="continuationNotice" w:id="1">
    <w:p w14:paraId="44F759BB" w14:textId="77777777" w:rsidR="003F1AFE" w:rsidRDefault="003F1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0FB879EA"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4803DF">
      <w:rPr>
        <w:rFonts w:ascii="Calibri" w:hAnsi="Calibri"/>
        <w:b/>
        <w:sz w:val="22"/>
        <w:szCs w:val="22"/>
      </w:rPr>
      <w:t>3</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20AE0" w14:textId="77777777" w:rsidR="003F1AFE" w:rsidRDefault="003F1AFE" w:rsidP="00161B4F">
      <w:r>
        <w:separator/>
      </w:r>
    </w:p>
  </w:footnote>
  <w:footnote w:type="continuationSeparator" w:id="0">
    <w:p w14:paraId="431297F8" w14:textId="77777777" w:rsidR="003F1AFE" w:rsidRDefault="003F1AFE" w:rsidP="00161B4F">
      <w:r>
        <w:continuationSeparator/>
      </w:r>
    </w:p>
  </w:footnote>
  <w:footnote w:type="continuationNotice" w:id="1">
    <w:p w14:paraId="75A1DFD4" w14:textId="77777777" w:rsidR="003F1AFE" w:rsidRDefault="003F1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1C31"/>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1AFE"/>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03DF"/>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19FC"/>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1B0F"/>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16501</Words>
  <Characters>97357</Characters>
  <Application>Microsoft Office Word</Application>
  <DocSecurity>0</DocSecurity>
  <Lines>811</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2021-05-14T09:10:00Z</dcterms:created>
  <dcterms:modified xsi:type="dcterms:W3CDTF">2021-05-14T09:28:00Z</dcterms:modified>
</cp:coreProperties>
</file>